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64802B74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del w:id="0" w:author="Eklund Marjut" w:date="2025-05-22T13:16:00Z">
              <w:r w:rsidR="00EA0CF9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RC1</w:delText>
              </w:r>
            </w:del>
            <w:ins w:id="1" w:author="Eklund Marjut" w:date="2025-05-22T13:16:00Z">
              <w:del w:id="2" w:author="Kunnari Riitta" w:date="2025-09-23T12:54:00Z">
                <w:r w:rsidR="00DA6101" w:rsidDel="009B7DD5">
                  <w:rPr>
                    <w:rFonts w:ascii="Times New Roman" w:hAnsi="Times New Roman" w:cs="Times New Roman"/>
                    <w:b/>
                    <w:sz w:val="32"/>
                    <w:szCs w:val="32"/>
                  </w:rPr>
                  <w:delText>RC2</w:delText>
                </w:r>
              </w:del>
            </w:ins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2F48854D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del w:id="3" w:author="Eklund Marjut" w:date="2025-05-22T13:17:00Z"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InstrText xml:space="preserve"> DOCPROPERTY  Pvm  \* MERGEFORMAT </w:delInstr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5906B3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2</w:delText>
              </w:r>
              <w:r w:rsidR="00E75CC6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7.5.2024</w:del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del>
            <w:ins w:id="4" w:author="Kunnari Riitta" w:date="2025-09-23T12:55:00Z">
              <w:r w:rsidR="009B7DD5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23</w:t>
              </w:r>
            </w:ins>
            <w:ins w:id="5" w:author="Eklund Marjut" w:date="2025-09-11T14:51:00Z">
              <w:del w:id="6" w:author="Kunnari Riitta" w:date="2025-09-23T12:55:00Z">
                <w:r w:rsidR="002248C1" w:rsidDel="009B7DD5">
                  <w:rPr>
                    <w:rFonts w:ascii="Times New Roman" w:hAnsi="Times New Roman" w:cs="Times New Roman"/>
                    <w:b/>
                    <w:sz w:val="32"/>
                    <w:szCs w:val="32"/>
                  </w:rPr>
                  <w:delText>11</w:delText>
                </w:r>
              </w:del>
            </w:ins>
            <w:ins w:id="7" w:author="Eklund Marjut" w:date="2025-08-14T13:07:00Z">
              <w:r w:rsidR="00F77DD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</w:ins>
            <w:ins w:id="8" w:author="Eklund Marjut" w:date="2025-09-11T14:51:00Z">
              <w:r w:rsidR="002248C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9</w:t>
              </w:r>
            </w:ins>
            <w:ins w:id="9" w:author="Eklund Marjut" w:date="2025-08-14T13:07:00Z">
              <w:r w:rsidR="00F77DD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.2025</w:t>
              </w:r>
            </w:ins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9B7DD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9B7DD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9B7DD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9B7DD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9B7DD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9B7DD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9B7DD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9B7DD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9B7DD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20" w:name="_Toc498613746"/>
      <w:bookmarkStart w:id="21" w:name="_Toc198812171"/>
      <w:r>
        <w:rPr>
          <w:caps w:val="0"/>
        </w:rPr>
        <w:t>JOHDANTO</w:t>
      </w:r>
      <w:bookmarkEnd w:id="20"/>
      <w:bookmarkEnd w:id="21"/>
    </w:p>
    <w:p w14:paraId="7A1F01C5" w14:textId="77777777" w:rsidR="00D81662" w:rsidRDefault="004B668F" w:rsidP="00E94A6F">
      <w:pPr>
        <w:pStyle w:val="Otsikko2"/>
      </w:pPr>
      <w:bookmarkStart w:id="22" w:name="_Toc498613747"/>
      <w:bookmarkStart w:id="23" w:name="_Toc198812172"/>
      <w:r>
        <w:t>Työn tausta</w:t>
      </w:r>
      <w:bookmarkEnd w:id="22"/>
      <w:bookmarkEnd w:id="2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24" w:name="_Toc498613748"/>
      <w:bookmarkStart w:id="25" w:name="_Toc198812173"/>
      <w:r>
        <w:t>Määrittelyn tavoite</w:t>
      </w:r>
      <w:bookmarkEnd w:id="24"/>
      <w:bookmarkEnd w:id="2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26" w:name="_Toc498613749"/>
      <w:bookmarkStart w:id="27" w:name="_Toc198812174"/>
      <w:r>
        <w:t>Tietosisältömäärittely</w:t>
      </w:r>
      <w:r w:rsidR="00F131D9">
        <w:t>t</w:t>
      </w:r>
      <w:bookmarkEnd w:id="26"/>
      <w:bookmarkEnd w:id="2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2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29" w:name="_Toc198812175"/>
      <w:r>
        <w:lastRenderedPageBreak/>
        <w:t>Käytetty notaatio</w:t>
      </w:r>
      <w:bookmarkEnd w:id="28"/>
      <w:bookmarkEnd w:id="2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30" w:name="_Toc498613751"/>
      <w:bookmarkStart w:id="31" w:name="_Toc198812176"/>
      <w:r>
        <w:t>Viitatut määrittelyt</w:t>
      </w:r>
      <w:bookmarkEnd w:id="30"/>
      <w:bookmarkEnd w:id="3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3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3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33" w:name="_Toc498613752"/>
      <w:bookmarkStart w:id="3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33"/>
      <w:bookmarkEnd w:id="34"/>
    </w:p>
    <w:p w14:paraId="7A1F01CD" w14:textId="77777777" w:rsidR="004B668F" w:rsidRDefault="004B668F" w:rsidP="00AE0334">
      <w:pPr>
        <w:pStyle w:val="Otsikko2"/>
      </w:pPr>
      <w:bookmarkStart w:id="35" w:name="_Toc498613753"/>
      <w:bookmarkStart w:id="36" w:name="_Toc198812178"/>
      <w:r>
        <w:t>Perusrakenne</w:t>
      </w:r>
      <w:bookmarkEnd w:id="35"/>
      <w:bookmarkEnd w:id="3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37" w:name="_Hlk163130981"/>
      <w:r w:rsidR="003E32A0">
        <w:t>Hoidon tarpeen arvio</w:t>
      </w:r>
      <w:r w:rsidR="00B41969">
        <w:t xml:space="preserve"> </w:t>
      </w:r>
      <w:bookmarkEnd w:id="3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ins w:id="38" w:author="Eklund Marjut" w:date="2025-05-22T13:12:00Z">
        <w:r w:rsidRPr="00DA6101">
          <w:rPr>
            <w:b/>
            <w:noProof/>
          </w:rPr>
          <w:drawing>
            <wp:inline distT="0" distB="0" distL="0" distR="0" wp14:anchorId="1D048CAF" wp14:editId="5829C8D1">
              <wp:extent cx="5868035" cy="2426335"/>
              <wp:effectExtent l="0" t="0" r="0" b="0"/>
              <wp:docPr id="2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68035" cy="24263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39" w:name="_Toc498613754"/>
      <w:bookmarkStart w:id="40" w:name="_Toc198812179"/>
      <w:proofErr w:type="spellStart"/>
      <w:r>
        <w:t>Header</w:t>
      </w:r>
      <w:bookmarkEnd w:id="39"/>
      <w:bookmarkEnd w:id="40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41" w:name="_Toc198812180"/>
      <w:r>
        <w:t>Hoidon tarpeen arvio</w:t>
      </w:r>
      <w:r w:rsidR="003E32A0">
        <w:t>inni</w:t>
      </w:r>
      <w:r>
        <w:t>n merkintä – näkymä/merkintä</w:t>
      </w:r>
      <w:bookmarkEnd w:id="41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[1..1]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r>
        <w:t>1</w:t>
      </w:r>
      <w:r w:rsidRPr="00E74AF6">
        <w:t xml:space="preserve">..*]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 xml:space="preserve">a. PAKOLLINEN yksi tai useampi [1..*]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 xml:space="preserve">a. PAKOLLINEN yksi [1..1]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 xml:space="preserve">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[1..1]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[1..</w:t>
      </w:r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 xml:space="preserve">b. PAKOLLINEN yksi [1..1]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[1..</w:t>
      </w:r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 xml:space="preserve">PAKOLLINEN yksi [1..1]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[1..1]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r w:rsidR="0049029B">
        <w:t>1..1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[1..1]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 xml:space="preserve">PAKOLLINEN yksi [1..1]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r>
        <w:t>1</w:t>
      </w:r>
      <w:r w:rsidRPr="00C659FC">
        <w:t>..1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42" w:name="_Hoidon_tarpeen_ARVION"/>
      <w:bookmarkStart w:id="43" w:name="_Toc198812181"/>
      <w:bookmarkEnd w:id="42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43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9B7DD5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[1..1]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(3)*</w:t>
      </w:r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(4)*</w:t>
      </w:r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(6)*,**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(7)*,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(13)**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(31)*</w:t>
      </w:r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(35)*</w:t>
      </w:r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(36)*</w:t>
      </w:r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(32)*</w:t>
      </w:r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(29)*</w:t>
      </w:r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(33)*</w:t>
      </w:r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(34)*</w:t>
      </w:r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(23)*,**</w:t>
      </w:r>
    </w:p>
    <w:p w14:paraId="43D92E61" w14:textId="12D79850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del w:id="44" w:author="Eklund Marjut" w:date="2025-05-22T13:15:00Z">
        <w:r w:rsidDel="00DA6101">
          <w:delText>nykytilasta</w:delText>
        </w:r>
      </w:del>
      <w:ins w:id="45" w:author="Eklund Marjut" w:date="2025-05-22T13:15:00Z">
        <w:r w:rsidR="00DA6101">
          <w:t>ja suunnitelma</w:t>
        </w:r>
      </w:ins>
      <w:r>
        <w:t>: (24)*</w:t>
      </w:r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r w:rsidR="00441CCD" w:rsidRPr="0095153D">
        <w:t>1..1]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r w:rsidR="002551B5" w:rsidRPr="0095153D">
        <w:t xml:space="preserve">1..1]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[1..1]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[1..1]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[1..</w:t>
      </w:r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 xml:space="preserve">d. PAKOLLINEN yksi [1..1]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r w:rsidR="00941B1B">
        <w:t>1..1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 xml:space="preserve">a. PAKOLLINEN yksi [1..1]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r>
        <w:t>1..1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 xml:space="preserve">. PAKOLLINEN yksi [1..1]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r w:rsidR="00941634">
        <w:t>0</w:t>
      </w:r>
      <w:r w:rsidR="00941634" w:rsidRPr="0082643A">
        <w:t>..</w:t>
      </w:r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 xml:space="preserve">. PAKOLLINEN yksi [1..1]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r w:rsidR="00941634">
        <w:t>0</w:t>
      </w:r>
      <w:r w:rsidR="00941634" w:rsidRPr="0082643A">
        <w:t>..</w:t>
      </w:r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04CF26DC" w:rsidR="000347EE" w:rsidRPr="00A870DB" w:rsidRDefault="000347EE" w:rsidP="000347EE">
      <w:pPr>
        <w:pStyle w:val="Snt5"/>
      </w:pPr>
      <w:r>
        <w:t>a</w:t>
      </w:r>
      <w:r w:rsidRPr="0012557F">
        <w:t xml:space="preserve">. PAKOLLINEN yksi [1..1] </w:t>
      </w:r>
      <w:r w:rsidR="00084634">
        <w:fldChar w:fldCharType="begin"/>
      </w:r>
      <w:r w:rsidR="00DA6101">
        <w:instrText>HYPERLINK  \l "_Lisätiedot_nykytilasta_-"</w:instrText>
      </w:r>
      <w:r w:rsidR="00084634">
        <w:fldChar w:fldCharType="separate"/>
      </w:r>
      <w:del w:id="46" w:author="Eklund Marjut" w:date="2025-05-22T13:13:00Z">
        <w:r w:rsidRPr="00A63410" w:rsidDel="00DA6101">
          <w:rPr>
            <w:rStyle w:val="Hyperlinkki"/>
          </w:rPr>
          <w:delText>Lisätiedot nykytilasta</w:delText>
        </w:r>
      </w:del>
      <w:ins w:id="47" w:author="Eklund Marjut" w:date="2025-05-22T13:13:00Z">
        <w:r w:rsidR="00DA6101">
          <w:rPr>
            <w:rStyle w:val="Hyperlinkki"/>
          </w:rPr>
          <w:t>Lisätiedot ja suunnitelma</w:t>
        </w:r>
      </w:ins>
      <w:r w:rsidR="00084634">
        <w:rPr>
          <w:rStyle w:val="Hyperlinkki"/>
        </w:rPr>
        <w:fldChar w:fldCharType="end"/>
      </w:r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48" w:name="_Kontaktin_perustiedot_-"/>
    <w:bookmarkEnd w:id="48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49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49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9B7DD5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[1..1]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 xml:space="preserve">. PAKOLLINEN yksi [1..1]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 xml:space="preserve">. PAKOLLINEN yksi [1..1]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r w:rsidR="00D513A3">
        <w:t>1</w:t>
      </w:r>
      <w:r w:rsidR="00D513A3" w:rsidRPr="00125567">
        <w:t>..1]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 xml:space="preserve">. PAKOLLINEN yksi [1..1]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50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50"/>
    </w:p>
    <w:p w14:paraId="6DA39F3D" w14:textId="33DB886C" w:rsidR="009E426A" w:rsidRDefault="009E426A" w:rsidP="009E426A">
      <w:pPr>
        <w:pStyle w:val="Snt3"/>
      </w:pPr>
      <w:r>
        <w:t xml:space="preserve">b. VAIHTOEHTOISESTI PAKOLLINEN yksi [1..1]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[1..1]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 xml:space="preserve">PAKOLLINEN yksi [1..1]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 xml:space="preserve">a. PAKOLLINEN yksi [1..1]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TAI @nullFlavor=”NA”</w:t>
      </w:r>
      <w:r w:rsidR="00AF7374">
        <w:br/>
      </w:r>
      <w:r w:rsidR="00AF7374">
        <w:lastRenderedPageBreak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 xml:space="preserve">PAKOLLINEN yksi [1..1]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 xml:space="preserve">. PAKOLLINEN yksi [1..1]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 xml:space="preserve">a. PAKOLLINEN yksi [1..1]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[1..1]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[1..1]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r w:rsidRPr="005146F5">
        <w:t>1</w:t>
      </w:r>
      <w:r w:rsidR="001D23E0" w:rsidRPr="005146F5">
        <w:t xml:space="preserve">..1]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[1..1]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 xml:space="preserve">PAKOLLINEN yksi [1..1]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 xml:space="preserve">7. PAKOLLINEN yksi [1..1]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[1..1]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 xml:space="preserve">PAKOLLINEN yksi [1..1]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 xml:space="preserve">8. PAKOLLINEN yksi [1..1]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[1..1]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 xml:space="preserve">PAKOLLINEN yksi [1..1]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51" w:name="_Yhteydenottopäivä_ja_-kellonaika"/>
    <w:bookmarkEnd w:id="51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52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52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[1..1]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 xml:space="preserve">. PAKOLLINEN yksi [1..1]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 xml:space="preserve">PAKOLLINEN yksi [1..1]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 xml:space="preserve">. PAKOLLINEN yksi [1..1]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 xml:space="preserve">PAKOLLINEN yksi [1..1]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53" w:name="_Asiointitapa_–_entryRelationship"/>
    <w:bookmarkEnd w:id="53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54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54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[1..1]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 xml:space="preserve">. PAKOLLINEN yksi [1..1]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 xml:space="preserve">PAKOLLINEN yksi [1..1]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 xml:space="preserve">a. PAKOLLINEN yksi [1..1]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20505EE9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 xml:space="preserve">PAKOLLINEN yksi [1..1]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</w:t>
      </w:r>
      <w:del w:id="55" w:author="Eklund Marjut" w:date="2025-08-21T15:12:00Z">
        <w:r w:rsidR="00AD2947" w:rsidRPr="00FB12C9" w:rsidDel="00D34163">
          <w:delText>202301</w:delText>
        </w:r>
      </w:del>
      <w:ins w:id="56" w:author="Eklund Marjut" w:date="2025-08-21T15:12:00Z">
        <w:r w:rsidR="00D34163" w:rsidRPr="00FB12C9">
          <w:t>202</w:t>
        </w:r>
        <w:r w:rsidR="00D34163">
          <w:t>5</w:t>
        </w:r>
        <w:r w:rsidR="00D34163" w:rsidRPr="00FB12C9">
          <w:t>01</w:t>
        </w:r>
      </w:ins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57" w:name="_Käynnin_luonne_–"/>
    <w:bookmarkEnd w:id="57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58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58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[1..1]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 xml:space="preserve">. PAKOLLINEN yksi [1..1]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 xml:space="preserve">PAKOLLINEN yksi [1..1]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 xml:space="preserve">a. PAKOLLINEN yksi [1..1]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 xml:space="preserve">PAKOLLINEN yksi [1..1]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59" w:name="_Oirearviointi_-_organizer"/>
    <w:bookmarkEnd w:id="59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60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1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61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[1..1]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r w:rsidR="007C658F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useampi [0..*]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 xml:space="preserve">PAKOLLINEN yksi [1..1]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r>
        <w:t>component.organizer</w:t>
      </w:r>
      <w:proofErr w:type="spell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r>
        <w:t>{</w:t>
      </w:r>
      <w:r w:rsidR="004C33D3">
        <w:t xml:space="preserve"> JOS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62" w:name="_Tapahtuman_tunniste_–"/>
    <w:bookmarkEnd w:id="62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63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 xml:space="preserve">PAKOLLINEN yksi [1..1]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64" w:name="_Tapahtuman_Hilmo-tunniste_–"/>
    <w:bookmarkEnd w:id="64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65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 xml:space="preserve">PAKOLLINEN yksi [1..1]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66" w:name="_Oirearvio_–_organizer"/>
    <w:bookmarkEnd w:id="66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67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[1..1]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 xml:space="preserve">PAKOLLINEN yksi [1..1]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r w:rsidR="00477D85">
        <w:t>0</w:t>
      </w:r>
      <w:r w:rsidR="00477D85" w:rsidRPr="0082643A">
        <w:t>..</w:t>
      </w:r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[1..</w:t>
      </w:r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68" w:name="_Yhteydenoton_syy_–"/>
    <w:bookmarkEnd w:id="68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69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5403B369" w:rsidR="00477D85" w:rsidRDefault="00844392" w:rsidP="00844392">
      <w:pPr>
        <w:pStyle w:val="Snt1"/>
      </w:pPr>
      <w:r>
        <w:t xml:space="preserve">4. </w:t>
      </w:r>
      <w:r w:rsidR="00477D85" w:rsidRPr="0003454B">
        <w:t xml:space="preserve">PAKOLLINEN yksi [1..1]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ins w:id="70" w:author="Eklund Marjut" w:date="2025-09-11T14:55:00Z">
        <w:r w:rsidR="004F0A3D">
          <w:t>.2007</w:t>
        </w:r>
      </w:ins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ins w:id="71" w:author="Eklund Marjut" w:date="2025-09-11T14:56:00Z">
        <w:r w:rsidR="004F0A3D">
          <w:t>.202501</w:t>
        </w:r>
      </w:ins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72" w:name="_Arvio_oireen_alkamispäivästä"/>
    <w:bookmarkEnd w:id="72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73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7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[1..1]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74" w:name="_Arvio_oireen_alkamisajasta"/>
    <w:bookmarkEnd w:id="74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75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[1..1]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76" w:name="_Ammattihenkilön_arvio_hoidon"/>
    <w:bookmarkStart w:id="77" w:name="_Hlk160019031"/>
    <w:bookmarkEnd w:id="76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78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77"/>
      <w:r w:rsidR="00477D85" w:rsidRPr="000677C0">
        <w:t xml:space="preserve">– </w:t>
      </w:r>
      <w:proofErr w:type="spellStart"/>
      <w:r w:rsidR="00477D85" w:rsidRPr="000677C0">
        <w:t>observation</w:t>
      </w:r>
      <w:bookmarkEnd w:id="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6DECBDA3" w:rsidR="00477D85" w:rsidRDefault="00DD0515" w:rsidP="00DD0515">
      <w:pPr>
        <w:pStyle w:val="Snt1"/>
      </w:pPr>
      <w:r>
        <w:t xml:space="preserve">4. </w:t>
      </w:r>
      <w:r w:rsidR="00477D85" w:rsidRPr="0003454B">
        <w:t xml:space="preserve">PAKOLLINEN yksi [1..1]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>.31</w:t>
      </w:r>
      <w:ins w:id="79" w:author="Eklund Marjut" w:date="2025-09-11T14:58:00Z">
        <w:r w:rsidR="004F0A3D">
          <w:t>.</w:t>
        </w:r>
      </w:ins>
      <w:ins w:id="80" w:author="Eklund Marjut" w:date="2025-09-11T15:11:00Z">
        <w:r w:rsidR="003650C8">
          <w:t>2007</w:t>
        </w:r>
      </w:ins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ins w:id="81" w:author="Eklund Marjut" w:date="2025-09-11T15:11:00Z">
        <w:r w:rsidR="003650C8">
          <w:t>.202501</w:t>
        </w:r>
      </w:ins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ins w:id="82" w:author="Eklund Marjut" w:date="2025-09-11T15:11:00Z">
        <w:r w:rsidR="003650C8">
          <w:t>.1999</w:t>
        </w:r>
      </w:ins>
      <w:r w:rsidR="00477D85">
        <w:t>) C</w:t>
      </w:r>
      <w:r w:rsidR="009F1D96">
        <w:t>D</w:t>
      </w:r>
      <w:r w:rsidR="00477D85">
        <w:t>-tietotyypillä</w:t>
      </w:r>
    </w:p>
    <w:bookmarkStart w:id="83" w:name="_Hoidon_tarpeen_arvioinnin"/>
    <w:bookmarkEnd w:id="83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84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 xml:space="preserve">PAKOLLINEN yksi [1..1]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55472CDE" w:rsidR="00477D85" w:rsidRDefault="00DD0515" w:rsidP="00DD0515">
      <w:pPr>
        <w:pStyle w:val="Snt1"/>
      </w:pPr>
      <w:r>
        <w:t xml:space="preserve">4. </w:t>
      </w:r>
      <w:r w:rsidR="00477D85" w:rsidRPr="0003454B">
        <w:t xml:space="preserve">PAKOLLINEN yksi [1..1]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ins w:id="85" w:author="Eklund Marjut" w:date="2025-09-11T15:12:00Z">
        <w:r w:rsidR="003650C8">
          <w:t>.2008</w:t>
        </w:r>
      </w:ins>
      <w:r w:rsidR="00477D85">
        <w:t>) C</w:t>
      </w:r>
      <w:r w:rsidR="009F1D96">
        <w:t>D</w:t>
      </w:r>
      <w:r w:rsidR="00477D85">
        <w:t>-tietotyypillä</w:t>
      </w:r>
    </w:p>
    <w:bookmarkStart w:id="86" w:name="_Vastaanottava_palvelunantaja_–"/>
    <w:bookmarkEnd w:id="86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87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lastRenderedPageBreak/>
        <w:t>1.</w:t>
      </w:r>
      <w:r>
        <w:t xml:space="preserve"> </w:t>
      </w:r>
      <w:r w:rsidR="00477D85" w:rsidRPr="003E461F">
        <w:t xml:space="preserve">PAKOLLINEN yksi [1..1]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 xml:space="preserve">yksi [1..1]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 xml:space="preserve">a. PAKOLLINEN yksi [1..1]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[1..1] id/@nullFlavor="NA"</w:t>
      </w:r>
    </w:p>
    <w:p w14:paraId="7F96D0F5" w14:textId="77777777" w:rsidR="003D5D33" w:rsidRDefault="003D5D33" w:rsidP="003D5D33">
      <w:pPr>
        <w:pStyle w:val="Snt3"/>
      </w:pPr>
      <w:r>
        <w:t xml:space="preserve">b. PAKOLLINEN yksi [1..1]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 xml:space="preserve">a. PAKOLLINEN yksi [1..1]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 xml:space="preserve">b. PAKOLLINEN yksi [1..1]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88" w:name="_Esitiedot_asiakkaan_tai"/>
    <w:bookmarkEnd w:id="88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89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[1..1]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 xml:space="preserve">PAKOLLINEN yksi [1..1]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 xml:space="preserve">PAKOLLINEN yksi [1..1]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 xml:space="preserve">PAKOLLINEN yksi [1..1]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 xml:space="preserve">PAKOLLINEN yksi [1..1]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90" w:name="_Yleinen_toimintakyky_-"/>
      <w:bookmarkEnd w:id="90"/>
    </w:p>
    <w:p w14:paraId="53CBF883" w14:textId="64093362" w:rsidR="009E426A" w:rsidRDefault="009B7DD5" w:rsidP="003B5C10">
      <w:pPr>
        <w:pStyle w:val="Otsikko2"/>
      </w:pPr>
      <w:hyperlink w:anchor="_Hoidon_tarpeen_ARVION" w:history="1">
        <w:bookmarkStart w:id="91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91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9B7DD5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[1..1]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r w:rsidR="009E426A">
        <w:t>1</w:t>
      </w:r>
      <w:r w:rsidR="009E426A" w:rsidRPr="00AE0334">
        <w:t>..</w:t>
      </w:r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92" w:name="_Lisätiedot_nykytilasta_-"/>
    <w:bookmarkEnd w:id="92"/>
    <w:p w14:paraId="53970B2D" w14:textId="606A688D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del w:id="93" w:author="Eklund Marjut" w:date="2025-05-22T13:13:00Z">
        <w:r w:rsidR="00477D85" w:rsidRPr="00941634" w:rsidDel="00DA6101">
          <w:rPr>
            <w:rStyle w:val="Hyperlinkki"/>
          </w:rPr>
          <w:delText>Lisätiedot nykytilasta</w:delText>
        </w:r>
      </w:del>
      <w:bookmarkStart w:id="94" w:name="_Toc198812198"/>
      <w:ins w:id="95" w:author="Eklund Marjut" w:date="2025-05-22T13:13:00Z">
        <w:r w:rsidR="00DA6101">
          <w:rPr>
            <w:rStyle w:val="Hyperlinkki"/>
          </w:rPr>
          <w:t>Lisätiedot ja suunnitelma</w:t>
        </w:r>
      </w:ins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94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9B7DD5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[1..1] @classCode="</w:t>
      </w:r>
      <w:r>
        <w:t>OBS</w:t>
      </w:r>
      <w:r w:rsidRPr="007E0AC1">
        <w:t>" ja yksi [1..1] @moodCode="EVN"</w:t>
      </w:r>
    </w:p>
    <w:p w14:paraId="3914EAE6" w14:textId="137A6559" w:rsidR="001D23E0" w:rsidRPr="0095153D" w:rsidRDefault="001D23E0" w:rsidP="001D23E0">
      <w:pPr>
        <w:pStyle w:val="Snt1"/>
      </w:pPr>
      <w:r>
        <w:lastRenderedPageBreak/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del w:id="96" w:author="Eklund Marjut" w:date="2025-05-22T13:15:00Z">
        <w:r w:rsidDel="00DA6101">
          <w:delText xml:space="preserve">nykytilasta </w:delText>
        </w:r>
      </w:del>
      <w:ins w:id="97" w:author="Eklund Marjut" w:date="2025-05-22T13:15:00Z">
        <w:r w:rsidR="00DA6101">
          <w:t xml:space="preserve">ja suunnitelma </w:t>
        </w:r>
      </w:ins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56F3E412" w:rsidR="003B02BD" w:rsidRPr="003B02BD" w:rsidRDefault="001D23E0" w:rsidP="003B02BD">
      <w:r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r>
        <w:t>1</w:t>
      </w:r>
      <w:r w:rsidRPr="00AE0334">
        <w:t>..</w:t>
      </w:r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del w:id="98" w:author="Eklund Marjut" w:date="2025-05-22T13:15:00Z">
        <w:r w:rsidDel="00DA6101">
          <w:delText>nykytilasta</w:delText>
        </w:r>
        <w:r w:rsidRPr="001755A4" w:rsidDel="00DA6101">
          <w:delText xml:space="preserve"> </w:delText>
        </w:r>
      </w:del>
      <w:ins w:id="99" w:author="Eklund Marjut" w:date="2025-05-22T13:15:00Z">
        <w:r w:rsidR="00DA6101">
          <w:t>ja suunnitelma</w:t>
        </w:r>
        <w:r w:rsidR="00DA6101" w:rsidRPr="001755A4">
          <w:t xml:space="preserve"> </w:t>
        </w:r>
      </w:ins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100" w:name="_ENSIHOITOKERTOMUKSEN_TIETORYHMÄT"/>
      <w:bookmarkStart w:id="101" w:name="_OPTOMETRIAKERTOMUKSEN_TIETORYHMÄT"/>
      <w:bookmarkStart w:id="102" w:name="_OPTOMETRIAMERKINTÖJEN_TIETORYHMÄT"/>
      <w:bookmarkStart w:id="103" w:name="_Potilasmäärän_luokka_-"/>
      <w:bookmarkStart w:id="104" w:name="_Lisätiedot_tutkimukseen_tulon"/>
      <w:bookmarkStart w:id="105" w:name="_Potilaan_toimintakyky_observation"/>
      <w:bookmarkStart w:id="106" w:name="_Potilaan_yhteyshenkilöt_organizer"/>
      <w:bookmarkStart w:id="107" w:name="_Silmälasien_tai_piilolasien"/>
      <w:bookmarkStart w:id="108" w:name="_Kyynelnesteestä_tehty_havainto"/>
      <w:bookmarkStart w:id="109" w:name="_Lisätieto_stereonäöstä_-observation"/>
      <w:bookmarkStart w:id="110" w:name="_Silmän_mukautumiskyky_-organizer"/>
      <w:bookmarkStart w:id="111" w:name="_Mukautumiskyvyn_määrä_-observation"/>
      <w:bookmarkStart w:id="112" w:name="_Silmän_mukautumiskyvyn_määrän"/>
      <w:bookmarkStart w:id="113" w:name="_Mukautumiskyvyn_jousto_-observation"/>
      <w:bookmarkStart w:id="114" w:name="_Dynaaminen_skiaskopia_-observation"/>
      <w:bookmarkStart w:id="115" w:name="_Skiaskopian_menetelmä_-observation"/>
      <w:bookmarkStart w:id="116" w:name="_Silmän_mukautumiskyvyn_toimintaa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117" w:name="_Potilaan_elvytys"/>
      <w:bookmarkEnd w:id="117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118" w:name="_Toc198812199"/>
      <w:r w:rsidRPr="00BB0D12">
        <w:rPr>
          <w:caps w:val="0"/>
        </w:rPr>
        <w:lastRenderedPageBreak/>
        <w:t>VERSIOHISTORIA</w:t>
      </w:r>
      <w:bookmarkEnd w:id="118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2248C1" w14:paraId="20D1FDBC" w14:textId="77777777" w:rsidTr="00622161">
        <w:trPr>
          <w:ins w:id="119" w:author="Eklund Marjut" w:date="2025-09-11T14:51:00Z"/>
        </w:trPr>
        <w:tc>
          <w:tcPr>
            <w:tcW w:w="988" w:type="dxa"/>
          </w:tcPr>
          <w:p w14:paraId="65B75E93" w14:textId="0C231190" w:rsidR="009B7DD5" w:rsidRDefault="009B7DD5" w:rsidP="00F52758">
            <w:pPr>
              <w:rPr>
                <w:ins w:id="120" w:author="Kunnari Riitta" w:date="2025-09-23T12:55:00Z"/>
              </w:rPr>
            </w:pPr>
            <w:ins w:id="121" w:author="Kunnari Riitta" w:date="2025-09-23T12:55:00Z">
              <w:r>
                <w:t>1.0</w:t>
              </w:r>
            </w:ins>
          </w:p>
          <w:p w14:paraId="68710379" w14:textId="57474F3B" w:rsidR="002248C1" w:rsidRDefault="002248C1" w:rsidP="00F52758">
            <w:pPr>
              <w:rPr>
                <w:ins w:id="122" w:author="Eklund Marjut" w:date="2025-09-11T14:51:00Z"/>
              </w:rPr>
            </w:pPr>
            <w:ins w:id="123" w:author="Eklund Marjut" w:date="2025-09-11T14:52:00Z">
              <w:r>
                <w:t>1.0 RC2</w:t>
              </w:r>
            </w:ins>
          </w:p>
        </w:tc>
        <w:tc>
          <w:tcPr>
            <w:tcW w:w="1559" w:type="dxa"/>
          </w:tcPr>
          <w:p w14:paraId="24FF54EC" w14:textId="432DE379" w:rsidR="009B7DD5" w:rsidRDefault="009B7DD5" w:rsidP="00F52758">
            <w:pPr>
              <w:rPr>
                <w:ins w:id="124" w:author="Kunnari Riitta" w:date="2025-09-23T12:56:00Z"/>
              </w:rPr>
            </w:pPr>
            <w:ins w:id="125" w:author="Kunnari Riitta" w:date="2025-09-23T12:56:00Z">
              <w:r>
                <w:t>23.9.2025</w:t>
              </w:r>
            </w:ins>
          </w:p>
          <w:p w14:paraId="529F31E4" w14:textId="7269A757" w:rsidR="002248C1" w:rsidRDefault="002248C1" w:rsidP="00F52758">
            <w:pPr>
              <w:rPr>
                <w:ins w:id="126" w:author="Eklund Marjut" w:date="2025-09-11T14:51:00Z"/>
              </w:rPr>
            </w:pPr>
            <w:ins w:id="127" w:author="Eklund Marjut" w:date="2025-09-11T14:52:00Z">
              <w:r>
                <w:t>11.9.2025</w:t>
              </w:r>
            </w:ins>
          </w:p>
        </w:tc>
        <w:tc>
          <w:tcPr>
            <w:tcW w:w="1276" w:type="dxa"/>
          </w:tcPr>
          <w:p w14:paraId="093BE595" w14:textId="1454C19F" w:rsidR="009B7DD5" w:rsidRDefault="009B7DD5" w:rsidP="00F52758">
            <w:pPr>
              <w:rPr>
                <w:ins w:id="128" w:author="Kunnari Riitta" w:date="2025-09-23T12:56:00Z"/>
              </w:rPr>
            </w:pPr>
            <w:ins w:id="129" w:author="Kunnari Riitta" w:date="2025-09-23T12:56:00Z">
              <w:r>
                <w:t>Kanta</w:t>
              </w:r>
            </w:ins>
          </w:p>
          <w:p w14:paraId="4049D81C" w14:textId="527C6502" w:rsidR="002248C1" w:rsidRDefault="002248C1" w:rsidP="00F52758">
            <w:pPr>
              <w:rPr>
                <w:ins w:id="130" w:author="Eklund Marjut" w:date="2025-09-11T14:51:00Z"/>
              </w:rPr>
            </w:pPr>
            <w:ins w:id="131" w:author="Eklund Marjut" w:date="2025-09-11T14:52:00Z">
              <w:r>
                <w:t>Kanta</w:t>
              </w:r>
            </w:ins>
          </w:p>
        </w:tc>
        <w:tc>
          <w:tcPr>
            <w:tcW w:w="5386" w:type="dxa"/>
          </w:tcPr>
          <w:p w14:paraId="6C9E3C1F" w14:textId="624C45F1" w:rsidR="009B7DD5" w:rsidRDefault="009B7DD5" w:rsidP="00F52758">
            <w:pPr>
              <w:rPr>
                <w:ins w:id="132" w:author="Kunnari Riitta" w:date="2025-09-23T12:56:00Z"/>
              </w:rPr>
            </w:pPr>
            <w:ins w:id="133" w:author="Kunnari Riitta" w:date="2025-09-23T12:56:00Z">
              <w:r>
                <w:t>Poistettu RC-status</w:t>
              </w:r>
            </w:ins>
          </w:p>
          <w:p w14:paraId="6BF493AB" w14:textId="1294AC2F" w:rsidR="002248C1" w:rsidRDefault="003650C8" w:rsidP="00F52758">
            <w:pPr>
              <w:rPr>
                <w:ins w:id="134" w:author="Eklund Marjut" w:date="2025-09-11T14:51:00Z"/>
              </w:rPr>
            </w:pPr>
            <w:ins w:id="135" w:author="Eklund Marjut" w:date="2025-09-11T15:13:00Z">
              <w:r>
                <w:t>Tar</w:t>
              </w:r>
            </w:ins>
            <w:ins w:id="136" w:author="Eklund Marjut" w:date="2025-09-11T15:15:00Z">
              <w:r>
                <w:t xml:space="preserve">kennettu </w:t>
              </w:r>
            </w:ins>
            <w:ins w:id="137" w:author="Eklund Marjut" w:date="2025-09-11T15:16:00Z">
              <w:r>
                <w:t>puuttuneita luokitusten version tunnisteita lukuihin 3.1.2, 3.2.3</w:t>
              </w:r>
              <w:r w:rsidR="000730D0">
                <w:t>.1</w:t>
              </w:r>
            </w:ins>
            <w:ins w:id="138" w:author="Eklund Marjut" w:date="2025-09-11T15:17:00Z">
              <w:r w:rsidR="000730D0">
                <w:t>, 3.2.3.4</w:t>
              </w:r>
            </w:ins>
            <w:ins w:id="139" w:author="Eklund Marjut" w:date="2025-09-11T15:16:00Z">
              <w:r>
                <w:t xml:space="preserve"> ja 3.2.4</w:t>
              </w:r>
            </w:ins>
            <w:ins w:id="140" w:author="Eklund Marjut" w:date="2025-09-11T15:17:00Z">
              <w:r w:rsidR="000730D0">
                <w:t>.</w:t>
              </w:r>
            </w:ins>
          </w:p>
        </w:tc>
      </w:tr>
      <w:tr w:rsidR="00D34163" w14:paraId="080569F4" w14:textId="77777777" w:rsidTr="00622161">
        <w:trPr>
          <w:ins w:id="141" w:author="Eklund Marjut" w:date="2025-08-21T15:13:00Z"/>
        </w:trPr>
        <w:tc>
          <w:tcPr>
            <w:tcW w:w="988" w:type="dxa"/>
          </w:tcPr>
          <w:p w14:paraId="36D95B8E" w14:textId="7B7F4F6D" w:rsidR="00D34163" w:rsidRDefault="00D34163" w:rsidP="00F52758">
            <w:pPr>
              <w:rPr>
                <w:ins w:id="142" w:author="Eklund Marjut" w:date="2025-08-21T15:13:00Z"/>
              </w:rPr>
            </w:pPr>
          </w:p>
        </w:tc>
        <w:tc>
          <w:tcPr>
            <w:tcW w:w="1559" w:type="dxa"/>
          </w:tcPr>
          <w:p w14:paraId="4B9A2629" w14:textId="035F1408" w:rsidR="00D34163" w:rsidRDefault="00D34163" w:rsidP="00F52758">
            <w:pPr>
              <w:rPr>
                <w:ins w:id="143" w:author="Eklund Marjut" w:date="2025-08-21T15:13:00Z"/>
              </w:rPr>
            </w:pPr>
            <w:ins w:id="144" w:author="Eklund Marjut" w:date="2025-08-21T15:13:00Z">
              <w:r>
                <w:t>21.8.2025</w:t>
              </w:r>
            </w:ins>
          </w:p>
        </w:tc>
        <w:tc>
          <w:tcPr>
            <w:tcW w:w="1276" w:type="dxa"/>
          </w:tcPr>
          <w:p w14:paraId="73B6C8FC" w14:textId="1E51679B" w:rsidR="00D34163" w:rsidRDefault="00D34163" w:rsidP="00F52758">
            <w:pPr>
              <w:rPr>
                <w:ins w:id="145" w:author="Eklund Marjut" w:date="2025-08-21T15:13:00Z"/>
              </w:rPr>
            </w:pPr>
            <w:ins w:id="146" w:author="Eklund Marjut" w:date="2025-08-21T15:13:00Z">
              <w:r>
                <w:t>Kanta</w:t>
              </w:r>
            </w:ins>
          </w:p>
        </w:tc>
        <w:tc>
          <w:tcPr>
            <w:tcW w:w="5386" w:type="dxa"/>
          </w:tcPr>
          <w:p w14:paraId="4649606F" w14:textId="1E2C9CEB" w:rsidR="00D34163" w:rsidRDefault="00D34163" w:rsidP="00F52758">
            <w:pPr>
              <w:rPr>
                <w:ins w:id="147" w:author="Eklund Marjut" w:date="2025-08-21T15:13:00Z"/>
              </w:rPr>
            </w:pPr>
            <w:ins w:id="148" w:author="Eklund Marjut" w:date="2025-08-21T15:14:00Z">
              <w:r>
                <w:t>Luku 3.1.2, päivitetty luokituksen THL-yhteystapa version tunniste.</w:t>
              </w:r>
            </w:ins>
          </w:p>
        </w:tc>
      </w:tr>
      <w:tr w:rsidR="00F52758" w14:paraId="18CC4603" w14:textId="77777777" w:rsidTr="00622161">
        <w:trPr>
          <w:ins w:id="149" w:author="Eklund Marjut" w:date="2025-05-22T13:19:00Z"/>
        </w:trPr>
        <w:tc>
          <w:tcPr>
            <w:tcW w:w="988" w:type="dxa"/>
          </w:tcPr>
          <w:p w14:paraId="3C5F18D5" w14:textId="4506E146" w:rsidR="00F52758" w:rsidRDefault="00F52758" w:rsidP="00F52758">
            <w:pPr>
              <w:rPr>
                <w:ins w:id="150" w:author="Eklund Marjut" w:date="2025-05-22T13:19:00Z"/>
              </w:rPr>
            </w:pPr>
          </w:p>
        </w:tc>
        <w:tc>
          <w:tcPr>
            <w:tcW w:w="1559" w:type="dxa"/>
          </w:tcPr>
          <w:p w14:paraId="2748804B" w14:textId="30EC7011" w:rsidR="00F52758" w:rsidRDefault="00F52758" w:rsidP="00F52758">
            <w:pPr>
              <w:rPr>
                <w:ins w:id="151" w:author="Eklund Marjut" w:date="2025-05-22T13:19:00Z"/>
              </w:rPr>
            </w:pPr>
            <w:ins w:id="152" w:author="Eklund Marjut" w:date="2025-08-14T13:28:00Z">
              <w:r>
                <w:t>14.8.2025</w:t>
              </w:r>
            </w:ins>
          </w:p>
        </w:tc>
        <w:tc>
          <w:tcPr>
            <w:tcW w:w="1276" w:type="dxa"/>
          </w:tcPr>
          <w:p w14:paraId="236E79B7" w14:textId="79941CCB" w:rsidR="00F52758" w:rsidRDefault="00F52758" w:rsidP="00F52758">
            <w:pPr>
              <w:rPr>
                <w:ins w:id="153" w:author="Eklund Marjut" w:date="2025-05-22T13:19:00Z"/>
              </w:rPr>
            </w:pPr>
            <w:ins w:id="154" w:author="Eklund Marjut" w:date="2025-08-14T13:28:00Z">
              <w:r>
                <w:t>Kanta</w:t>
              </w:r>
            </w:ins>
          </w:p>
        </w:tc>
        <w:tc>
          <w:tcPr>
            <w:tcW w:w="5386" w:type="dxa"/>
          </w:tcPr>
          <w:p w14:paraId="60402B5C" w14:textId="42218D6C" w:rsidR="00F52758" w:rsidRDefault="00F52758" w:rsidP="00F52758">
            <w:pPr>
              <w:rPr>
                <w:ins w:id="155" w:author="Eklund Marjut" w:date="2025-05-22T13:19:00Z"/>
              </w:rPr>
            </w:pPr>
            <w:ins w:id="156" w:author="Eklund Marjut" w:date="2025-08-14T13:28:00Z">
              <w:r>
                <w:t xml:space="preserve">Luku 3.1, korjattu tietorakenteiden </w:t>
              </w:r>
              <w:proofErr w:type="spellStart"/>
              <w:r>
                <w:t>codeId</w:t>
              </w:r>
              <w:proofErr w:type="spellEnd"/>
              <w:r>
                <w:t xml:space="preserve">-virheitä. </w:t>
              </w:r>
            </w:ins>
          </w:p>
        </w:tc>
      </w:tr>
      <w:tr w:rsidR="00F52758" w14:paraId="680BCBEB" w14:textId="77777777" w:rsidTr="00622161">
        <w:trPr>
          <w:ins w:id="157" w:author="Eklund Marjut" w:date="2025-08-14T13:08:00Z"/>
        </w:trPr>
        <w:tc>
          <w:tcPr>
            <w:tcW w:w="988" w:type="dxa"/>
          </w:tcPr>
          <w:p w14:paraId="12524BEF" w14:textId="77777777" w:rsidR="00F52758" w:rsidRDefault="00F52758" w:rsidP="00F52758">
            <w:pPr>
              <w:rPr>
                <w:ins w:id="158" w:author="Eklund Marjut" w:date="2025-08-14T13:08:00Z"/>
              </w:rPr>
            </w:pPr>
          </w:p>
        </w:tc>
        <w:tc>
          <w:tcPr>
            <w:tcW w:w="1559" w:type="dxa"/>
          </w:tcPr>
          <w:p w14:paraId="7A37D20F" w14:textId="24E54AAE" w:rsidR="00F52758" w:rsidRDefault="00F52758" w:rsidP="00F52758">
            <w:pPr>
              <w:rPr>
                <w:ins w:id="159" w:author="Eklund Marjut" w:date="2025-08-14T13:08:00Z"/>
              </w:rPr>
            </w:pPr>
            <w:ins w:id="160" w:author="Eklund Marjut" w:date="2025-05-22T13:21:00Z">
              <w:r>
                <w:t>22.5.2025</w:t>
              </w:r>
            </w:ins>
          </w:p>
        </w:tc>
        <w:tc>
          <w:tcPr>
            <w:tcW w:w="1276" w:type="dxa"/>
          </w:tcPr>
          <w:p w14:paraId="4A82792B" w14:textId="0B6EC7B6" w:rsidR="00F52758" w:rsidRDefault="00F52758" w:rsidP="00F52758">
            <w:pPr>
              <w:rPr>
                <w:ins w:id="161" w:author="Eklund Marjut" w:date="2025-08-14T13:08:00Z"/>
              </w:rPr>
            </w:pPr>
            <w:ins w:id="162" w:author="Eklund Marjut" w:date="2025-05-22T13:21:00Z">
              <w:r>
                <w:t>Kanta</w:t>
              </w:r>
            </w:ins>
          </w:p>
        </w:tc>
        <w:tc>
          <w:tcPr>
            <w:tcW w:w="5386" w:type="dxa"/>
          </w:tcPr>
          <w:p w14:paraId="0A6F39DF" w14:textId="33F04412" w:rsidR="00F52758" w:rsidRDefault="00F52758" w:rsidP="00F52758">
            <w:pPr>
              <w:rPr>
                <w:ins w:id="163" w:author="Eklund Marjut" w:date="2025-08-14T13:08:00Z"/>
              </w:rPr>
            </w:pPr>
            <w:ins w:id="164" w:author="Eklund Marjut" w:date="2025-05-22T13:23:00Z">
              <w:r>
                <w:t>Tiedon 24 nimen muutos (Lisätiedot ja suunnitelma)</w:t>
              </w:r>
            </w:ins>
            <w:ins w:id="165" w:author="Eklund Marjut" w:date="2025-05-22T13:24:00Z">
              <w:r>
                <w:t>. Muutokset: Kuva 2, luku 3 näyttömuodon kuvaus</w:t>
              </w:r>
            </w:ins>
            <w:ins w:id="166" w:author="Eklund Marjut" w:date="2025-05-22T13:25:00Z">
              <w:r>
                <w:t xml:space="preserve"> ja rakenne</w:t>
              </w:r>
            </w:ins>
            <w:ins w:id="167" w:author="Eklund Marjut" w:date="2025-05-22T13:24:00Z">
              <w:r>
                <w:t>,</w:t>
              </w:r>
            </w:ins>
            <w:ins w:id="168" w:author="Eklund Marjut" w:date="2025-05-22T13:25:00Z">
              <w:r>
                <w:t xml:space="preserve"> luku 3.4</w:t>
              </w:r>
            </w:ins>
            <w:ins w:id="169" w:author="Eklund Marjut" w:date="2025-05-22T13:24:00Z">
              <w:r>
                <w:t xml:space="preserve"> </w:t>
              </w:r>
            </w:ins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>Luku 3.1, ammatti-tiedon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42A91821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del w:id="10" w:author="Eklund Marjut" w:date="2025-05-22T13:16:00Z">
            <w:r w:rsidR="00EA0CF9" w:rsidDel="00DA6101">
              <w:delText>RC1</w:delText>
            </w:r>
          </w:del>
          <w:ins w:id="11" w:author="Eklund Marjut" w:date="2025-05-22T13:16:00Z">
            <w:del w:id="12" w:author="Kunnari Riitta" w:date="2025-09-23T12:55:00Z">
              <w:r w:rsidR="00DA6101" w:rsidDel="009B7DD5">
                <w:delText>RC2</w:delText>
              </w:r>
            </w:del>
          </w:ins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7641D9A4" w:rsidR="00074862" w:rsidRPr="008F5278" w:rsidRDefault="00084634" w:rsidP="00AE0334">
          <w:pPr>
            <w:pStyle w:val="Yltunniste"/>
          </w:pPr>
          <w:del w:id="13" w:author="Eklund Marjut" w:date="2025-05-22T13:18:00Z">
            <w:r w:rsidDel="00DA6101">
              <w:fldChar w:fldCharType="begin"/>
            </w:r>
            <w:r w:rsidDel="00DA6101">
              <w:delInstrText xml:space="preserve"> DOCPROPERTY  Pvm  \* MERGEFORMAT </w:delInstrText>
            </w:r>
            <w:r w:rsidDel="00DA6101">
              <w:fldChar w:fldCharType="separate"/>
            </w:r>
            <w:r w:rsidR="005906B3" w:rsidDel="00DA6101">
              <w:delText>27</w:delText>
            </w:r>
            <w:r w:rsidR="00CB68D9" w:rsidDel="00DA6101">
              <w:delText>.</w:delText>
            </w:r>
            <w:r w:rsidR="00E75CC6" w:rsidDel="00DA6101">
              <w:delText>5</w:delText>
            </w:r>
            <w:r w:rsidR="00CB68D9" w:rsidDel="00DA6101">
              <w:delText>.2024</w:delText>
            </w:r>
            <w:r w:rsidDel="00DA6101">
              <w:fldChar w:fldCharType="end"/>
            </w:r>
          </w:del>
          <w:ins w:id="14" w:author="Kunnari Riitta" w:date="2025-09-23T12:55:00Z">
            <w:r w:rsidR="009B7DD5">
              <w:t>23</w:t>
            </w:r>
          </w:ins>
          <w:ins w:id="15" w:author="Eklund Marjut" w:date="2025-09-11T14:51:00Z">
            <w:del w:id="16" w:author="Kunnari Riitta" w:date="2025-09-23T12:55:00Z">
              <w:r w:rsidR="002248C1" w:rsidDel="009B7DD5">
                <w:delText>11</w:delText>
              </w:r>
            </w:del>
          </w:ins>
          <w:ins w:id="17" w:author="Eklund Marjut" w:date="2025-05-22T13:18:00Z">
            <w:r w:rsidR="00DA6101">
              <w:t>.</w:t>
            </w:r>
          </w:ins>
          <w:ins w:id="18" w:author="Eklund Marjut" w:date="2025-09-11T14:51:00Z">
            <w:r w:rsidR="002248C1">
              <w:t>9</w:t>
            </w:r>
          </w:ins>
          <w:ins w:id="19" w:author="Eklund Marjut" w:date="2025-05-22T13:18:00Z">
            <w:r w:rsidR="00DA6101">
              <w:t>.2025</w:t>
            </w:r>
          </w:ins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r w:rsidR="00CB68D9">
              <w:t>1.2.246.777.11.2024.3</w:t>
            </w:r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klund Marjut">
    <w15:presenceInfo w15:providerId="AD" w15:userId="S::marjut.eklund@kela.fi::35403e63-4cf2-4a2a-a536-708bdd52f886"/>
  </w15:person>
  <w15:person w15:author="Kunnari Riitta">
    <w15:presenceInfo w15:providerId="None" w15:userId="Kunnari Riit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0D0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48C1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650C8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0A3D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B7DD5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4163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3833</Words>
  <Characters>31052</Characters>
  <Application>Microsoft Office Word</Application>
  <DocSecurity>0</DocSecurity>
  <Lines>258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Kunnari Riitta</cp:lastModifiedBy>
  <cp:revision>7</cp:revision>
  <cp:lastPrinted>2015-10-27T12:19:00Z</cp:lastPrinted>
  <dcterms:created xsi:type="dcterms:W3CDTF">2025-05-22T10:30:00Z</dcterms:created>
  <dcterms:modified xsi:type="dcterms:W3CDTF">2025-09-23T09:56:00Z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